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1AD30" w14:textId="77777777" w:rsidR="001B5517" w:rsidRDefault="001B5517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0705EDD9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09824E8A" w14:textId="77777777" w:rsidR="00835777" w:rsidRDefault="00835777" w:rsidP="0038070E">
      <w:pPr>
        <w:pStyle w:val="Ppopis"/>
      </w:pPr>
    </w:p>
    <w:p w14:paraId="57319930" w14:textId="77777777" w:rsidR="00835777" w:rsidRDefault="00835777" w:rsidP="00835777">
      <w:pPr>
        <w:pStyle w:val="2Zkladntext"/>
        <w:jc w:val="center"/>
        <w:rPr>
          <w:b/>
          <w:sz w:val="24"/>
          <w:szCs w:val="24"/>
        </w:rPr>
      </w:pPr>
      <w:bookmarkStart w:id="0" w:name="_GoBack"/>
      <w:r w:rsidRPr="00835777">
        <w:rPr>
          <w:b/>
          <w:sz w:val="24"/>
          <w:szCs w:val="24"/>
        </w:rPr>
        <w:t xml:space="preserve">VT Jáchymovský </w:t>
      </w:r>
      <w:proofErr w:type="gramStart"/>
      <w:r w:rsidRPr="00835777">
        <w:rPr>
          <w:b/>
          <w:sz w:val="24"/>
          <w:szCs w:val="24"/>
        </w:rPr>
        <w:t>potok - oprava</w:t>
      </w:r>
      <w:proofErr w:type="gramEnd"/>
      <w:r w:rsidRPr="00835777">
        <w:rPr>
          <w:b/>
          <w:sz w:val="24"/>
          <w:szCs w:val="24"/>
        </w:rPr>
        <w:t xml:space="preserve"> zakrytého profilu</w:t>
      </w:r>
    </w:p>
    <w:bookmarkEnd w:id="0"/>
    <w:p w14:paraId="2751C52C" w14:textId="77777777" w:rsidR="00835777" w:rsidRDefault="00835777" w:rsidP="0038070E">
      <w:pPr>
        <w:pStyle w:val="2Zkladntext"/>
        <w:rPr>
          <w:rStyle w:val="2ZkladntextChar"/>
        </w:rPr>
      </w:pPr>
    </w:p>
    <w:p w14:paraId="0619516E" w14:textId="24CEA9B8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2C1183">
        <w:rPr>
          <w:rStyle w:val="2ZkladntextChar"/>
          <w:color w:val="FF0000"/>
        </w:rPr>
        <w:t>[doplnit firmu, sídlo a identifikační číslo]</w:t>
      </w:r>
      <w:r w:rsidRPr="002C1183">
        <w:rPr>
          <w:rStyle w:val="2ZkladntextChar"/>
        </w:rPr>
        <w:t xml:space="preserve">, </w:t>
      </w:r>
      <w:r w:rsidR="009E54C7" w:rsidRPr="002C1183">
        <w:rPr>
          <w:rStyle w:val="2ZkladntextChar"/>
        </w:rPr>
        <w:t>za kterého jedná</w:t>
      </w:r>
      <w:r w:rsidRPr="002C1183">
        <w:rPr>
          <w:rStyle w:val="2ZkladntextChar"/>
        </w:rPr>
        <w:t xml:space="preserve"> </w:t>
      </w:r>
      <w:r w:rsidRPr="002C1183">
        <w:rPr>
          <w:rStyle w:val="2ZkladntextChar"/>
          <w:color w:val="FF0000"/>
        </w:rPr>
        <w:t>[doplnit jméno osoby a její funkci</w:t>
      </w:r>
      <w:r w:rsidRPr="002C1183">
        <w:rPr>
          <w:rStyle w:val="2ZkladntextChar"/>
        </w:rPr>
        <w:t>] (dále jen „dodavat</w:t>
      </w:r>
      <w:r w:rsidR="00ED5189" w:rsidRPr="002C1183">
        <w:rPr>
          <w:rStyle w:val="2ZkladntextChar"/>
        </w:rPr>
        <w:t>el</w:t>
      </w:r>
      <w:r w:rsidR="00B75892" w:rsidRPr="002C1183">
        <w:rPr>
          <w:rStyle w:val="2ZkladntextChar"/>
        </w:rPr>
        <w:t>“</w:t>
      </w:r>
      <w:r w:rsidR="00ED5189" w:rsidRPr="002C1183">
        <w:rPr>
          <w:rStyle w:val="2ZkladntextChar"/>
        </w:rPr>
        <w:t xml:space="preserve">), tímto čestně prohlašuje, </w:t>
      </w:r>
      <w:r w:rsidR="009E54C7" w:rsidRPr="002C1183">
        <w:rPr>
          <w:rStyle w:val="2ZkladntextChar"/>
        </w:rPr>
        <w:t>že</w:t>
      </w:r>
      <w:r w:rsidR="00630262" w:rsidRPr="002C1183">
        <w:rPr>
          <w:rStyle w:val="2ZkladntextChar"/>
        </w:rPr>
        <w:t>, bude-li s ním uzavřena</w:t>
      </w:r>
      <w:r w:rsidR="00630262">
        <w:rPr>
          <w:rStyle w:val="2ZkladntextChar"/>
        </w:rPr>
        <w:t xml:space="preserve">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56EAF89D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</w:t>
      </w:r>
      <w:r w:rsidR="003F5B96">
        <w:t>Ohře</w:t>
      </w:r>
      <w:r>
        <w:t>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</w:t>
      </w:r>
      <w:proofErr w:type="gramStart"/>
      <w:r w:rsidRPr="00896945">
        <w:rPr>
          <w:rFonts w:ascii="Arial" w:hAnsi="Arial" w:cs="Arial"/>
          <w:sz w:val="22"/>
          <w:szCs w:val="20"/>
        </w:rPr>
        <w:t>…….</w:t>
      </w:r>
      <w:proofErr w:type="gramEnd"/>
      <w:r w:rsidRPr="00896945">
        <w:rPr>
          <w:rFonts w:ascii="Arial" w:hAnsi="Arial" w:cs="Arial"/>
          <w:sz w:val="22"/>
          <w:szCs w:val="20"/>
        </w:rPr>
        <w:t>.dne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7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C8007" w14:textId="77777777" w:rsidR="00A163A7" w:rsidRDefault="00A163A7" w:rsidP="00E07B41">
      <w:r>
        <w:separator/>
      </w:r>
    </w:p>
  </w:endnote>
  <w:endnote w:type="continuationSeparator" w:id="0">
    <w:p w14:paraId="253A8734" w14:textId="77777777" w:rsidR="00A163A7" w:rsidRDefault="00A163A7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43BBB" w14:textId="77777777" w:rsidR="00A163A7" w:rsidRDefault="00A163A7" w:rsidP="00E07B41">
      <w:r>
        <w:separator/>
      </w:r>
    </w:p>
  </w:footnote>
  <w:footnote w:type="continuationSeparator" w:id="0">
    <w:p w14:paraId="14E762AA" w14:textId="77777777" w:rsidR="00A163A7" w:rsidRDefault="00A163A7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35B61" w14:textId="61C3EA08" w:rsidR="00347F04" w:rsidRDefault="00347F04">
    <w:pPr>
      <w:pStyle w:val="Zhlav"/>
      <w:rPr>
        <w:ins w:id="1" w:author="Berzinsky Miroslav" w:date="2018-02-16T12:43:00Z"/>
      </w:rPr>
    </w:pPr>
  </w:p>
  <w:p w14:paraId="7F05D01A" w14:textId="6AB5282E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333"/>
    <w:rsid w:val="00004C76"/>
    <w:rsid w:val="00054274"/>
    <w:rsid w:val="00062FD4"/>
    <w:rsid w:val="00087E8A"/>
    <w:rsid w:val="000C3B8F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70ACC"/>
    <w:rsid w:val="00290B8D"/>
    <w:rsid w:val="002A49CD"/>
    <w:rsid w:val="002C1183"/>
    <w:rsid w:val="002C77C3"/>
    <w:rsid w:val="002D0B40"/>
    <w:rsid w:val="002F26E3"/>
    <w:rsid w:val="00322341"/>
    <w:rsid w:val="00347F04"/>
    <w:rsid w:val="00351EE3"/>
    <w:rsid w:val="00376C5D"/>
    <w:rsid w:val="0038070E"/>
    <w:rsid w:val="003843C0"/>
    <w:rsid w:val="003B1D92"/>
    <w:rsid w:val="003B3ED0"/>
    <w:rsid w:val="003E7D12"/>
    <w:rsid w:val="003F5B96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75EA8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06EB0"/>
    <w:rsid w:val="00831EC3"/>
    <w:rsid w:val="00835777"/>
    <w:rsid w:val="0084007C"/>
    <w:rsid w:val="00841B79"/>
    <w:rsid w:val="00851873"/>
    <w:rsid w:val="00857C56"/>
    <w:rsid w:val="00894E00"/>
    <w:rsid w:val="00896945"/>
    <w:rsid w:val="008B5CBF"/>
    <w:rsid w:val="008C143B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3A7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943A5"/>
    <w:rsid w:val="00BF3B8F"/>
    <w:rsid w:val="00BF65B5"/>
    <w:rsid w:val="00C4102B"/>
    <w:rsid w:val="00C759C4"/>
    <w:rsid w:val="00CB0F22"/>
    <w:rsid w:val="00CC7E1B"/>
    <w:rsid w:val="00CF7ADF"/>
    <w:rsid w:val="00D07379"/>
    <w:rsid w:val="00D1450F"/>
    <w:rsid w:val="00D35F19"/>
    <w:rsid w:val="00D92492"/>
    <w:rsid w:val="00DB555F"/>
    <w:rsid w:val="00DC0E18"/>
    <w:rsid w:val="00DE0F20"/>
    <w:rsid w:val="00DE420D"/>
    <w:rsid w:val="00DF1378"/>
    <w:rsid w:val="00DF13E4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  <w:rsid w:val="00FC3C7E"/>
    <w:rsid w:val="00FD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858489"/>
  <w15:docId w15:val="{A3220C48-A73C-48F1-B05B-7BAABD1F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Pöschlová Michaela</cp:lastModifiedBy>
  <cp:revision>2</cp:revision>
  <cp:lastPrinted>2017-01-19T13:37:00Z</cp:lastPrinted>
  <dcterms:created xsi:type="dcterms:W3CDTF">2020-02-25T10:14:00Z</dcterms:created>
  <dcterms:modified xsi:type="dcterms:W3CDTF">2020-02-25T10:14:00Z</dcterms:modified>
</cp:coreProperties>
</file>